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4448DF8A"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C90848">
        <w:rPr>
          <w:sz w:val="24"/>
          <w:szCs w:val="24"/>
        </w:rPr>
        <w:t xml:space="preserve"> 11-G001-24</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0268D05F"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r w:rsidR="00B53BDD" w:rsidRPr="00487A5C">
        <w:rPr>
          <w:rFonts w:ascii="Calibri" w:hAnsi="Calibri" w:cs="Calibri"/>
          <w:lang w:val="en-GB"/>
        </w:rPr>
        <w:t>technical</w:t>
      </w:r>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131A5BF8" w14:textId="495E0970" w:rsidR="00E15F4B" w:rsidRPr="00487A5C" w:rsidRDefault="00E15F4B" w:rsidP="00B52A14">
      <w:pPr>
        <w:spacing w:before="120"/>
        <w:jc w:val="both"/>
        <w:rPr>
          <w:rFonts w:ascii="Calibri" w:hAnsi="Calibri" w:cs="Calibri"/>
          <w:lang w:val="en-GB"/>
        </w:rPr>
      </w:pPr>
      <w:r w:rsidRPr="00487A5C">
        <w:rPr>
          <w:rFonts w:ascii="Calibri" w:hAnsi="Calibri" w:cs="Calibri"/>
          <w:lang w:val="en-GB"/>
        </w:rPr>
        <w:t>The maximum budget available for this Contract is</w:t>
      </w:r>
      <w:r w:rsidR="00D03E74">
        <w:rPr>
          <w:rFonts w:ascii="Calibri" w:hAnsi="Calibri" w:cs="Calibri"/>
          <w:lang w:val="en-GB"/>
        </w:rPr>
        <w:t xml:space="preserve"> “$60,000.00” (Not to be disclosed) and is</w:t>
      </w:r>
      <w:r w:rsidRPr="00487A5C">
        <w:rPr>
          <w:rFonts w:ascii="Calibri" w:hAnsi="Calibri" w:cs="Calibri"/>
          <w:lang w:val="en-GB"/>
        </w:rPr>
        <w:t xml:space="preserve">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B53BDD" w:rsidRDefault="00DE3F38" w:rsidP="006E17EC">
            <w:pPr>
              <w:pStyle w:val="TableContents"/>
              <w:rPr>
                <w:rFonts w:asciiTheme="minorHAnsi" w:hAnsiTheme="minorHAnsi"/>
                <w:sz w:val="22"/>
                <w:szCs w:val="22"/>
                <w:lang w:eastAsia="en-US"/>
              </w:rPr>
            </w:pPr>
            <w:r w:rsidRPr="00B53BDD">
              <w:rPr>
                <w:rFonts w:asciiTheme="minorHAnsi" w:hAnsiTheme="minorHAnsi"/>
                <w:sz w:val="22"/>
                <w:szCs w:val="22"/>
                <w:lang w:eastAsia="en-US"/>
              </w:rPr>
              <w:t xml:space="preserve">Firm/consortium’s experience and reputation </w:t>
            </w:r>
            <w:r w:rsidR="00B52A14" w:rsidRPr="00B53BDD">
              <w:rPr>
                <w:rFonts w:asciiTheme="minorHAnsi" w:hAnsiTheme="minorHAnsi"/>
                <w:sz w:val="22"/>
                <w:szCs w:val="22"/>
                <w:lang w:eastAsia="en-US"/>
              </w:rPr>
              <w:t>with</w:t>
            </w:r>
            <w:r w:rsidRPr="00B53BDD">
              <w:rPr>
                <w:rFonts w:asciiTheme="minorHAnsi" w:hAnsiTheme="minorHAnsi"/>
                <w:sz w:val="22"/>
                <w:szCs w:val="22"/>
                <w:lang w:eastAsia="en-US"/>
              </w:rPr>
              <w:t xml:space="preserve"> similar </w:t>
            </w:r>
            <w:r w:rsidR="00AD3DBB" w:rsidRPr="00B53BDD">
              <w:rPr>
                <w:rFonts w:asciiTheme="minorHAnsi" w:hAnsiTheme="minorHAnsi"/>
                <w:sz w:val="22"/>
                <w:szCs w:val="22"/>
                <w:lang w:eastAsia="en-US"/>
              </w:rPr>
              <w:t xml:space="preserve">supply of </w:t>
            </w:r>
            <w:r w:rsidR="002340EA" w:rsidRPr="00B53BDD">
              <w:rPr>
                <w:rFonts w:asciiTheme="minorHAnsi" w:hAnsiTheme="minorHAnsi"/>
                <w:sz w:val="22"/>
                <w:szCs w:val="22"/>
                <w:lang w:eastAsia="en-US"/>
              </w:rPr>
              <w:t>Works</w:t>
            </w:r>
          </w:p>
        </w:tc>
        <w:tc>
          <w:tcPr>
            <w:tcW w:w="5367" w:type="dxa"/>
            <w:shd w:val="clear" w:color="auto" w:fill="auto"/>
          </w:tcPr>
          <w:p w14:paraId="07F9F04A" w14:textId="47A0CADC" w:rsidR="0090186F" w:rsidRPr="00DC072C" w:rsidRDefault="00B53BDD" w:rsidP="00DC072C">
            <w:pPr>
              <w:pStyle w:val="TableContents"/>
              <w:numPr>
                <w:ilvl w:val="0"/>
                <w:numId w:val="3"/>
              </w:numPr>
              <w:rPr>
                <w:rFonts w:asciiTheme="minorHAnsi" w:hAnsiTheme="minorHAnsi"/>
                <w:sz w:val="22"/>
                <w:szCs w:val="22"/>
              </w:rPr>
            </w:pPr>
            <w:r w:rsidRPr="00B53BDD">
              <w:rPr>
                <w:rFonts w:asciiTheme="minorHAnsi" w:hAnsiTheme="minorHAnsi"/>
                <w:sz w:val="22"/>
                <w:szCs w:val="22"/>
              </w:rPr>
              <w:t xml:space="preserve"> At least 2 references</w:t>
            </w:r>
          </w:p>
          <w:p w14:paraId="3ADDF29E" w14:textId="7D6427FF" w:rsidR="00B53BDD" w:rsidRPr="00B53BDD" w:rsidRDefault="00B038F1" w:rsidP="005B38E4">
            <w:pPr>
              <w:pStyle w:val="TableContents"/>
              <w:numPr>
                <w:ilvl w:val="0"/>
                <w:numId w:val="3"/>
              </w:numPr>
              <w:rPr>
                <w:rFonts w:asciiTheme="minorHAnsi" w:hAnsiTheme="minorHAnsi"/>
                <w:sz w:val="22"/>
                <w:szCs w:val="22"/>
              </w:rPr>
            </w:pPr>
            <w:r>
              <w:rPr>
                <w:rFonts w:asciiTheme="minorHAnsi" w:hAnsiTheme="minorHAnsi"/>
                <w:sz w:val="22"/>
                <w:szCs w:val="22"/>
                <w:lang w:eastAsia="en-US"/>
              </w:rPr>
              <w:t xml:space="preserve">Business </w:t>
            </w:r>
            <w:r w:rsidR="00F05B0A" w:rsidRPr="00B53BDD">
              <w:rPr>
                <w:rFonts w:asciiTheme="minorHAnsi" w:hAnsiTheme="minorHAnsi"/>
                <w:sz w:val="22"/>
                <w:szCs w:val="22"/>
                <w:lang w:eastAsia="en-US"/>
              </w:rPr>
              <w:t>License</w:t>
            </w:r>
            <w:r w:rsidR="00D360E9">
              <w:rPr>
                <w:rFonts w:asciiTheme="minorHAnsi" w:hAnsiTheme="minorHAnsi"/>
                <w:sz w:val="22"/>
                <w:szCs w:val="22"/>
                <w:lang w:eastAsia="en-US"/>
              </w:rPr>
              <w:t xml:space="preserve"> and </w:t>
            </w:r>
            <w:r w:rsidR="00DC072C">
              <w:rPr>
                <w:rFonts w:asciiTheme="minorHAnsi" w:hAnsiTheme="minorHAnsi"/>
                <w:sz w:val="22"/>
                <w:szCs w:val="22"/>
                <w:lang w:eastAsia="en-US"/>
              </w:rPr>
              <w:t>a certified MTCIC registration certificate</w:t>
            </w:r>
          </w:p>
        </w:tc>
        <w:tc>
          <w:tcPr>
            <w:tcW w:w="1360" w:type="dxa"/>
            <w:shd w:val="clear" w:color="auto" w:fill="auto"/>
            <w:vAlign w:val="center"/>
          </w:tcPr>
          <w:p w14:paraId="6FB170A3" w14:textId="0A8B3A54" w:rsidR="006E17EC" w:rsidRPr="00B53BDD" w:rsidRDefault="00D360E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B53BDD" w:rsidRPr="00B53BDD">
              <w:rPr>
                <w:rFonts w:asciiTheme="minorHAnsi" w:hAnsiTheme="minorHAnsi"/>
                <w:sz w:val="22"/>
                <w:szCs w:val="22"/>
                <w:lang w:eastAsia="en-US"/>
              </w:rPr>
              <w:t>0</w:t>
            </w:r>
          </w:p>
        </w:tc>
      </w:tr>
      <w:tr w:rsidR="00B038F1" w:rsidRPr="00487A5C" w14:paraId="1DAE75FF" w14:textId="77777777" w:rsidTr="006E17EC">
        <w:trPr>
          <w:cantSplit/>
          <w:tblHeader/>
        </w:trPr>
        <w:tc>
          <w:tcPr>
            <w:tcW w:w="2430" w:type="dxa"/>
            <w:shd w:val="clear" w:color="auto" w:fill="auto"/>
            <w:vAlign w:val="center"/>
          </w:tcPr>
          <w:p w14:paraId="07FEAD8D" w14:textId="5AA97A62" w:rsidR="00B038F1" w:rsidRPr="00B53BDD" w:rsidRDefault="00B038F1"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5054AEAC" w14:textId="69A5394C" w:rsidR="00B038F1" w:rsidRPr="00B53BDD" w:rsidRDefault="00B038F1" w:rsidP="00DC072C">
            <w:pPr>
              <w:pStyle w:val="TableContents"/>
              <w:numPr>
                <w:ilvl w:val="0"/>
                <w:numId w:val="3"/>
              </w:numPr>
              <w:rPr>
                <w:rFonts w:asciiTheme="minorHAnsi" w:hAnsiTheme="minorHAnsi"/>
                <w:sz w:val="22"/>
                <w:szCs w:val="22"/>
              </w:rPr>
            </w:pPr>
            <w:r>
              <w:rPr>
                <w:rFonts w:asciiTheme="minorHAnsi" w:hAnsiTheme="minorHAnsi"/>
                <w:sz w:val="22"/>
                <w:szCs w:val="22"/>
              </w:rPr>
              <w:t>Provide specification for double cab</w:t>
            </w:r>
          </w:p>
        </w:tc>
        <w:tc>
          <w:tcPr>
            <w:tcW w:w="1360" w:type="dxa"/>
            <w:shd w:val="clear" w:color="auto" w:fill="auto"/>
            <w:vAlign w:val="center"/>
          </w:tcPr>
          <w:p w14:paraId="5BBDDC04" w14:textId="01BD4C76" w:rsidR="00B038F1" w:rsidRDefault="00B038F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B53BDD" w:rsidRDefault="00AD3DBB" w:rsidP="006E17EC">
            <w:pPr>
              <w:pStyle w:val="TableContents"/>
              <w:rPr>
                <w:rFonts w:asciiTheme="minorHAnsi" w:hAnsiTheme="minorHAnsi"/>
                <w:sz w:val="22"/>
                <w:szCs w:val="22"/>
                <w:lang w:eastAsia="en-US"/>
              </w:rPr>
            </w:pPr>
            <w:r w:rsidRPr="00B53BDD">
              <w:rPr>
                <w:rFonts w:asciiTheme="minorHAnsi" w:hAnsiTheme="minorHAnsi"/>
                <w:sz w:val="22"/>
                <w:szCs w:val="22"/>
                <w:lang w:eastAsia="en-US"/>
              </w:rPr>
              <w:t>Delivery time</w:t>
            </w:r>
          </w:p>
        </w:tc>
        <w:tc>
          <w:tcPr>
            <w:tcW w:w="5367" w:type="dxa"/>
            <w:shd w:val="clear" w:color="auto" w:fill="auto"/>
          </w:tcPr>
          <w:p w14:paraId="2043DB4F" w14:textId="3E236C7A" w:rsidR="006E17EC" w:rsidRDefault="00D03E74" w:rsidP="001D3BEC">
            <w:pPr>
              <w:pStyle w:val="TableContents"/>
              <w:numPr>
                <w:ilvl w:val="0"/>
                <w:numId w:val="4"/>
              </w:numPr>
              <w:rPr>
                <w:rFonts w:asciiTheme="minorHAnsi" w:hAnsiTheme="minorHAnsi"/>
                <w:sz w:val="22"/>
                <w:szCs w:val="22"/>
              </w:rPr>
            </w:pPr>
            <w:r>
              <w:rPr>
                <w:rFonts w:asciiTheme="minorHAnsi" w:hAnsiTheme="minorHAnsi"/>
                <w:sz w:val="22"/>
                <w:szCs w:val="22"/>
              </w:rPr>
              <w:t>30 days</w:t>
            </w:r>
          </w:p>
          <w:p w14:paraId="4BA71FA2" w14:textId="42E32D0B" w:rsidR="0090186F" w:rsidRPr="00B53BDD" w:rsidRDefault="0090186F" w:rsidP="0090186F">
            <w:pPr>
              <w:pStyle w:val="TableContents"/>
              <w:ind w:left="720"/>
              <w:rPr>
                <w:rFonts w:asciiTheme="minorHAnsi" w:hAnsiTheme="minorHAnsi"/>
                <w:sz w:val="22"/>
                <w:szCs w:val="22"/>
              </w:rPr>
            </w:pPr>
          </w:p>
        </w:tc>
        <w:tc>
          <w:tcPr>
            <w:tcW w:w="1360" w:type="dxa"/>
            <w:shd w:val="clear" w:color="auto" w:fill="auto"/>
            <w:vAlign w:val="center"/>
          </w:tcPr>
          <w:p w14:paraId="657554B4" w14:textId="61551B21" w:rsidR="006E17EC" w:rsidRPr="00B53BDD" w:rsidRDefault="00B53BDD" w:rsidP="006E17EC">
            <w:pPr>
              <w:pStyle w:val="TableContents"/>
              <w:jc w:val="center"/>
              <w:rPr>
                <w:rFonts w:asciiTheme="minorHAnsi" w:hAnsiTheme="minorHAnsi"/>
                <w:sz w:val="22"/>
                <w:szCs w:val="22"/>
                <w:lang w:eastAsia="en-US"/>
              </w:rPr>
            </w:pPr>
            <w:r w:rsidRPr="00B53BDD">
              <w:rPr>
                <w:rFonts w:asciiTheme="minorHAnsi" w:hAnsiTheme="minorHAnsi"/>
                <w:sz w:val="22"/>
                <w:szCs w:val="22"/>
                <w:lang w:eastAsia="en-US"/>
              </w:rPr>
              <w:t>30</w:t>
            </w:r>
          </w:p>
        </w:tc>
      </w:tr>
      <w:tr w:rsidR="006E17EC" w:rsidRPr="00487A5C" w14:paraId="59453870" w14:textId="77777777" w:rsidTr="006E17EC">
        <w:trPr>
          <w:cantSplit/>
          <w:tblHeader/>
        </w:trPr>
        <w:tc>
          <w:tcPr>
            <w:tcW w:w="2430" w:type="dxa"/>
            <w:shd w:val="clear" w:color="auto" w:fill="auto"/>
            <w:vAlign w:val="center"/>
          </w:tcPr>
          <w:p w14:paraId="57F1472D" w14:textId="075A2BA0" w:rsidR="006E17EC" w:rsidRPr="00B53BDD" w:rsidRDefault="00D03E74"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Warranty </w:t>
            </w:r>
          </w:p>
        </w:tc>
        <w:tc>
          <w:tcPr>
            <w:tcW w:w="5367" w:type="dxa"/>
            <w:shd w:val="clear" w:color="auto" w:fill="auto"/>
          </w:tcPr>
          <w:p w14:paraId="13DE85D1" w14:textId="77777777" w:rsidR="0090186F" w:rsidRDefault="0090186F" w:rsidP="0090186F">
            <w:pPr>
              <w:adjustRightInd w:val="0"/>
              <w:rPr>
                <w:rFonts w:asciiTheme="minorHAnsi" w:eastAsiaTheme="minorEastAsia" w:hAnsiTheme="minorHAnsi"/>
                <w:color w:val="000000"/>
                <w:sz w:val="22"/>
                <w:lang w:val="en-GB"/>
              </w:rPr>
            </w:pPr>
          </w:p>
          <w:p w14:paraId="375ED5B7" w14:textId="0548ED9C" w:rsidR="0090186F" w:rsidRPr="00B53BDD" w:rsidRDefault="00D03E74" w:rsidP="00DC072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12 months or 10k milage </w:t>
            </w:r>
          </w:p>
        </w:tc>
        <w:tc>
          <w:tcPr>
            <w:tcW w:w="1360" w:type="dxa"/>
            <w:shd w:val="clear" w:color="auto" w:fill="auto"/>
            <w:vAlign w:val="center"/>
          </w:tcPr>
          <w:p w14:paraId="4C399CE7" w14:textId="250A205C" w:rsidR="006E17EC" w:rsidRPr="00B53BDD" w:rsidRDefault="00B038F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5"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6"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proofErr w:type="spellStart"/>
      <w:ins w:id="19" w:author="Sven Erik" w:date="2020-08-26T15:47:00Z">
        <w:r>
          <w:rPr>
            <w:rFonts w:ascii="Calibri" w:hAnsi="Calibri"/>
            <w:sz w:val="20"/>
            <w:szCs w:val="20"/>
            <w:lang w:val="en-GB"/>
          </w:rPr>
          <w:lastRenderedPageBreak/>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B32F49"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p w14:paraId="0C8F48C8" w14:textId="77777777" w:rsidR="00B32F49" w:rsidRDefault="00B32F49" w:rsidP="00B32F49">
      <w:pPr>
        <w:spacing w:before="120"/>
        <w:rPr>
          <w:rFonts w:cs="Calibri"/>
          <w:lang w:val="en-GB"/>
        </w:rPr>
      </w:pPr>
    </w:p>
    <w:tbl>
      <w:tblPr>
        <w:tblStyle w:val="TableGrid"/>
        <w:tblW w:w="0" w:type="auto"/>
        <w:tblLook w:val="04A0" w:firstRow="1" w:lastRow="0" w:firstColumn="1" w:lastColumn="0" w:noHBand="0" w:noVBand="1"/>
      </w:tblPr>
      <w:tblGrid>
        <w:gridCol w:w="4675"/>
        <w:gridCol w:w="4675"/>
      </w:tblGrid>
      <w:tr w:rsidR="00B32F49" w14:paraId="4C7CB44E" w14:textId="77777777" w:rsidTr="004A71A1">
        <w:tc>
          <w:tcPr>
            <w:tcW w:w="4675" w:type="dxa"/>
          </w:tcPr>
          <w:p w14:paraId="6D3124F3" w14:textId="77777777" w:rsidR="00B32F49" w:rsidRPr="006C152B" w:rsidRDefault="00B32F49" w:rsidP="00B32F49">
            <w:pPr>
              <w:numPr>
                <w:ilvl w:val="0"/>
                <w:numId w:val="9"/>
              </w:numPr>
              <w:tabs>
                <w:tab w:val="left" w:pos="720"/>
                <w:tab w:val="right" w:leader="dot" w:pos="8640"/>
              </w:tabs>
              <w:contextualSpacing/>
              <w:rPr>
                <w:rFonts w:ascii="Calibri" w:hAnsi="Calibri" w:cs="Calibri"/>
                <w:kern w:val="0"/>
                <w:lang w:val="en-GB"/>
              </w:rPr>
            </w:pPr>
            <w:r w:rsidRPr="006C152B">
              <w:rPr>
                <w:rFonts w:ascii="Calibri" w:hAnsi="Calibri" w:cs="Calibri"/>
                <w:b/>
                <w:kern w:val="0"/>
                <w:lang w:val="en-GB"/>
              </w:rPr>
              <w:t>Instructions on how to submit a Quotation</w:t>
            </w:r>
          </w:p>
          <w:p w14:paraId="116361B6" w14:textId="77777777" w:rsidR="00B32F49" w:rsidRDefault="00B32F49" w:rsidP="004A71A1"/>
        </w:tc>
        <w:tc>
          <w:tcPr>
            <w:tcW w:w="4675" w:type="dxa"/>
          </w:tcPr>
          <w:p w14:paraId="2CA83818" w14:textId="77777777" w:rsidR="00B32F49" w:rsidRDefault="00B32F49" w:rsidP="004A71A1">
            <w:r>
              <w:t>Please write to SRO Judiciary, Betio, Tarawa</w:t>
            </w:r>
          </w:p>
        </w:tc>
      </w:tr>
      <w:tr w:rsidR="00B32F49" w14:paraId="187B59DB" w14:textId="77777777" w:rsidTr="004A71A1">
        <w:tc>
          <w:tcPr>
            <w:tcW w:w="4675" w:type="dxa"/>
          </w:tcPr>
          <w:p w14:paraId="671DE807" w14:textId="77777777" w:rsidR="00B32F49" w:rsidRPr="006C152B" w:rsidRDefault="00B32F49" w:rsidP="00B32F49">
            <w:pPr>
              <w:numPr>
                <w:ilvl w:val="0"/>
                <w:numId w:val="9"/>
              </w:numPr>
              <w:tabs>
                <w:tab w:val="left" w:pos="720"/>
                <w:tab w:val="right" w:leader="dot" w:pos="8640"/>
              </w:tabs>
              <w:contextualSpacing/>
              <w:rPr>
                <w:rFonts w:ascii="Calibri" w:hAnsi="Calibri" w:cs="Calibri"/>
                <w:kern w:val="0"/>
                <w:lang w:val="en-GB"/>
              </w:rPr>
            </w:pPr>
            <w:r w:rsidRPr="006C152B">
              <w:rPr>
                <w:rFonts w:ascii="Calibri" w:hAnsi="Calibri" w:cs="Calibri"/>
                <w:b/>
                <w:kern w:val="0"/>
                <w:lang w:val="en-GB"/>
              </w:rPr>
              <w:t>Time Schedule for the RFQ/procurement process</w:t>
            </w:r>
          </w:p>
          <w:p w14:paraId="015B50A1" w14:textId="77777777" w:rsidR="00B32F49" w:rsidRDefault="00B32F49" w:rsidP="004A71A1"/>
        </w:tc>
        <w:tc>
          <w:tcPr>
            <w:tcW w:w="4675" w:type="dxa"/>
          </w:tcPr>
          <w:p w14:paraId="2730DC2C" w14:textId="77777777" w:rsidR="00B32F49" w:rsidRDefault="00B32F49" w:rsidP="004A71A1">
            <w:r>
              <w:t>Closing date will be shown</w:t>
            </w:r>
          </w:p>
        </w:tc>
      </w:tr>
      <w:tr w:rsidR="00B32F49" w14:paraId="069FDD99" w14:textId="77777777" w:rsidTr="004A71A1">
        <w:tc>
          <w:tcPr>
            <w:tcW w:w="4675" w:type="dxa"/>
          </w:tcPr>
          <w:p w14:paraId="4F32EBAE" w14:textId="77777777" w:rsidR="00B32F49" w:rsidRPr="006C152B" w:rsidRDefault="00B32F49" w:rsidP="00B32F49">
            <w:pPr>
              <w:numPr>
                <w:ilvl w:val="0"/>
                <w:numId w:val="9"/>
              </w:numPr>
              <w:tabs>
                <w:tab w:val="left" w:pos="720"/>
                <w:tab w:val="right" w:leader="dot" w:pos="8640"/>
              </w:tabs>
              <w:contextualSpacing/>
              <w:rPr>
                <w:rFonts w:ascii="Calibri" w:hAnsi="Calibri" w:cs="Calibri"/>
                <w:kern w:val="0"/>
                <w:lang w:val="en-GB"/>
              </w:rPr>
            </w:pPr>
            <w:r w:rsidRPr="006C152B">
              <w:rPr>
                <w:rFonts w:ascii="Calibri" w:hAnsi="Calibri" w:cs="Calibri"/>
                <w:b/>
                <w:bCs/>
                <w:kern w:val="0"/>
                <w:lang w:val="en-GB"/>
              </w:rPr>
              <w:t xml:space="preserve">Specification of </w:t>
            </w:r>
            <w:r w:rsidRPr="006C152B">
              <w:rPr>
                <w:rFonts w:ascii="Calibri" w:hAnsi="Calibri" w:cs="Calibri"/>
                <w:b/>
                <w:kern w:val="0"/>
                <w:lang w:val="en-GB"/>
              </w:rPr>
              <w:t>Goods to be supplied</w:t>
            </w:r>
          </w:p>
          <w:p w14:paraId="6F884E7C" w14:textId="77777777" w:rsidR="00B32F49" w:rsidRDefault="00B32F49" w:rsidP="004A71A1"/>
        </w:tc>
        <w:tc>
          <w:tcPr>
            <w:tcW w:w="4675" w:type="dxa"/>
          </w:tcPr>
          <w:p w14:paraId="5B37CC27" w14:textId="77777777" w:rsidR="00B32F49" w:rsidRDefault="00B32F49" w:rsidP="004A71A1">
            <w:r>
              <w:t xml:space="preserve">Used or Second </w:t>
            </w:r>
            <w:proofErr w:type="spellStart"/>
            <w:proofErr w:type="gramStart"/>
            <w:r>
              <w:t>Hand..</w:t>
            </w:r>
            <w:proofErr w:type="gramEnd"/>
            <w:r>
              <w:t>Mazda</w:t>
            </w:r>
            <w:proofErr w:type="spellEnd"/>
            <w:r>
              <w:t xml:space="preserve"> CX5</w:t>
            </w:r>
          </w:p>
        </w:tc>
      </w:tr>
      <w:tr w:rsidR="00B32F49" w14:paraId="289D4915" w14:textId="77777777" w:rsidTr="004A71A1">
        <w:tc>
          <w:tcPr>
            <w:tcW w:w="4675" w:type="dxa"/>
          </w:tcPr>
          <w:p w14:paraId="3E04D980" w14:textId="77777777" w:rsidR="00B32F49" w:rsidRPr="006C152B" w:rsidRDefault="00B32F49" w:rsidP="00B32F49">
            <w:pPr>
              <w:numPr>
                <w:ilvl w:val="0"/>
                <w:numId w:val="9"/>
              </w:numPr>
              <w:tabs>
                <w:tab w:val="left" w:pos="720"/>
                <w:tab w:val="right" w:leader="dot" w:pos="8640"/>
              </w:tabs>
              <w:contextualSpacing/>
              <w:rPr>
                <w:rFonts w:ascii="Calibri" w:hAnsi="Calibri" w:cs="Calibri"/>
                <w:kern w:val="0"/>
                <w:lang w:val="en-GB"/>
              </w:rPr>
            </w:pPr>
            <w:r w:rsidRPr="006C152B">
              <w:rPr>
                <w:rFonts w:ascii="Calibri" w:hAnsi="Calibri" w:cs="Calibri"/>
                <w:b/>
                <w:kern w:val="0"/>
                <w:lang w:val="en-GB"/>
              </w:rPr>
              <w:t>Evaluation Criteria and Method</w:t>
            </w:r>
          </w:p>
          <w:p w14:paraId="5B18CFB3" w14:textId="77777777" w:rsidR="00B32F49" w:rsidRDefault="00B32F49" w:rsidP="004A71A1"/>
        </w:tc>
        <w:tc>
          <w:tcPr>
            <w:tcW w:w="4675" w:type="dxa"/>
          </w:tcPr>
          <w:p w14:paraId="61E4FBD0" w14:textId="77777777" w:rsidR="00B32F49" w:rsidRDefault="00B32F49" w:rsidP="004A71A1">
            <w:r>
              <w:t>Based on the quality of the vehicle</w:t>
            </w:r>
          </w:p>
        </w:tc>
      </w:tr>
      <w:tr w:rsidR="00B32F49" w14:paraId="1689B9A2" w14:textId="77777777" w:rsidTr="004A71A1">
        <w:tc>
          <w:tcPr>
            <w:tcW w:w="4675" w:type="dxa"/>
          </w:tcPr>
          <w:p w14:paraId="35098166" w14:textId="77777777" w:rsidR="00B32F49" w:rsidRPr="00E144D7" w:rsidRDefault="00B32F49" w:rsidP="00B32F49">
            <w:pPr>
              <w:pStyle w:val="ColorfulList-Accent11"/>
              <w:numPr>
                <w:ilvl w:val="0"/>
                <w:numId w:val="9"/>
              </w:numPr>
              <w:tabs>
                <w:tab w:val="left" w:pos="720"/>
                <w:tab w:val="right" w:leader="dot" w:pos="8640"/>
              </w:tabs>
              <w:rPr>
                <w:rFonts w:ascii="Calibri" w:hAnsi="Calibri" w:cs="Calibri"/>
                <w:b/>
                <w:lang w:val="en-GB"/>
              </w:rPr>
            </w:pPr>
            <w:r>
              <w:rPr>
                <w:rFonts w:ascii="Calibri" w:hAnsi="Calibri" w:cs="Calibri"/>
                <w:b/>
                <w:lang w:val="en-GB"/>
              </w:rPr>
              <w:t>Specific</w:t>
            </w:r>
            <w:r w:rsidRPr="00E144D7">
              <w:rPr>
                <w:rFonts w:ascii="Calibri" w:hAnsi="Calibri" w:cs="Calibri"/>
                <w:b/>
                <w:lang w:val="en-GB"/>
              </w:rPr>
              <w:t xml:space="preserve"> Contract Conditions for the Supply of Standard Goods</w:t>
            </w:r>
          </w:p>
          <w:p w14:paraId="48B5E691" w14:textId="77777777" w:rsidR="00B32F49" w:rsidRPr="006C152B" w:rsidRDefault="00B32F49" w:rsidP="004A71A1">
            <w:pPr>
              <w:tabs>
                <w:tab w:val="left" w:pos="720"/>
                <w:tab w:val="right" w:leader="dot" w:pos="8640"/>
              </w:tabs>
              <w:ind w:left="720"/>
              <w:contextualSpacing/>
              <w:rPr>
                <w:rFonts w:ascii="Calibri" w:hAnsi="Calibri" w:cs="Calibri"/>
                <w:b/>
                <w:kern w:val="0"/>
                <w:lang w:val="en-GB"/>
              </w:rPr>
            </w:pPr>
          </w:p>
        </w:tc>
        <w:tc>
          <w:tcPr>
            <w:tcW w:w="4675" w:type="dxa"/>
          </w:tcPr>
          <w:p w14:paraId="055B3194" w14:textId="77777777" w:rsidR="00B32F49" w:rsidRDefault="00B32F49" w:rsidP="004A71A1">
            <w:r>
              <w:t>Must provide a type of vehicle as requested from Procurement Ministry or Department</w:t>
            </w:r>
          </w:p>
        </w:tc>
      </w:tr>
      <w:tr w:rsidR="00B32F49" w14:paraId="12166168" w14:textId="77777777" w:rsidTr="004A71A1">
        <w:tc>
          <w:tcPr>
            <w:tcW w:w="4675" w:type="dxa"/>
          </w:tcPr>
          <w:p w14:paraId="3CA33E8A" w14:textId="77777777" w:rsidR="00B32F49" w:rsidRPr="006C152B" w:rsidRDefault="00B32F49" w:rsidP="00B32F49">
            <w:pPr>
              <w:numPr>
                <w:ilvl w:val="0"/>
                <w:numId w:val="9"/>
              </w:numPr>
              <w:rPr>
                <w:b/>
                <w:lang w:val="en-GB"/>
              </w:rPr>
            </w:pPr>
            <w:r w:rsidRPr="006C152B">
              <w:rPr>
                <w:b/>
                <w:lang w:val="en-GB"/>
              </w:rPr>
              <w:t>General Contract Conditions for the Supply of Standard Goods</w:t>
            </w:r>
          </w:p>
          <w:p w14:paraId="5DA300EF" w14:textId="77777777" w:rsidR="00B32F49" w:rsidRDefault="00B32F49" w:rsidP="004A71A1"/>
        </w:tc>
        <w:tc>
          <w:tcPr>
            <w:tcW w:w="4675" w:type="dxa"/>
          </w:tcPr>
          <w:p w14:paraId="5167B1A1" w14:textId="77777777" w:rsidR="00B32F49" w:rsidRDefault="00B32F49" w:rsidP="004A71A1">
            <w:r>
              <w:t xml:space="preserve">Supplier must have spare parts of the vehicle and do all repairs and maintenances needed </w:t>
            </w:r>
          </w:p>
        </w:tc>
      </w:tr>
      <w:tr w:rsidR="00B32F49" w14:paraId="525EFA8E" w14:textId="77777777" w:rsidTr="004A71A1">
        <w:tc>
          <w:tcPr>
            <w:tcW w:w="4675" w:type="dxa"/>
          </w:tcPr>
          <w:p w14:paraId="7FA3862E" w14:textId="77777777" w:rsidR="00B32F49" w:rsidRPr="006C152B" w:rsidRDefault="00B32F49" w:rsidP="00B32F49">
            <w:pPr>
              <w:numPr>
                <w:ilvl w:val="0"/>
                <w:numId w:val="9"/>
              </w:numPr>
              <w:tabs>
                <w:tab w:val="left" w:pos="720"/>
                <w:tab w:val="right" w:leader="dot" w:pos="8640"/>
              </w:tabs>
              <w:contextualSpacing/>
              <w:rPr>
                <w:rFonts w:ascii="Calibri" w:hAnsi="Calibri" w:cs="Calibri"/>
                <w:b/>
                <w:bCs/>
                <w:kern w:val="0"/>
                <w:lang w:val="en-GB"/>
              </w:rPr>
            </w:pPr>
            <w:r w:rsidRPr="006C152B">
              <w:rPr>
                <w:rFonts w:ascii="Calibri" w:hAnsi="Calibri" w:cs="Calibri"/>
                <w:b/>
                <w:bCs/>
                <w:kern w:val="0"/>
                <w:lang w:val="en-GB"/>
              </w:rPr>
              <w:t>Certificate of Compliance Form</w:t>
            </w:r>
          </w:p>
          <w:p w14:paraId="3F5F83C7" w14:textId="77777777" w:rsidR="00B32F49" w:rsidRDefault="00B32F49" w:rsidP="004A71A1"/>
        </w:tc>
        <w:tc>
          <w:tcPr>
            <w:tcW w:w="4675" w:type="dxa"/>
          </w:tcPr>
          <w:p w14:paraId="4E4F46E1" w14:textId="77777777" w:rsidR="00B32F49" w:rsidRDefault="00B32F49" w:rsidP="004A71A1">
            <w:r>
              <w:t xml:space="preserve">Must be a registered business as a vehicle </w:t>
            </w:r>
            <w:proofErr w:type="gramStart"/>
            <w:r>
              <w:t>supplier .</w:t>
            </w:r>
            <w:proofErr w:type="gramEnd"/>
            <w:r>
              <w:t xml:space="preserve"> Must have a reference regarding this type of business.</w:t>
            </w:r>
          </w:p>
        </w:tc>
      </w:tr>
      <w:tr w:rsidR="00B32F49" w14:paraId="791F24CD" w14:textId="77777777" w:rsidTr="004A71A1">
        <w:tc>
          <w:tcPr>
            <w:tcW w:w="4675" w:type="dxa"/>
          </w:tcPr>
          <w:p w14:paraId="20BF0B1B" w14:textId="77777777" w:rsidR="00B32F49" w:rsidRPr="006C152B" w:rsidRDefault="00B32F49" w:rsidP="00B32F49">
            <w:pPr>
              <w:numPr>
                <w:ilvl w:val="0"/>
                <w:numId w:val="9"/>
              </w:numPr>
              <w:tabs>
                <w:tab w:val="left" w:pos="720"/>
                <w:tab w:val="right" w:leader="dot" w:pos="8640"/>
              </w:tabs>
              <w:contextualSpacing/>
              <w:rPr>
                <w:rFonts w:ascii="Calibri" w:hAnsi="Calibri" w:cs="Calibri"/>
                <w:b/>
                <w:bCs/>
                <w:kern w:val="0"/>
                <w:lang w:val="en-GB"/>
              </w:rPr>
            </w:pPr>
            <w:r w:rsidRPr="006C152B">
              <w:rPr>
                <w:rFonts w:ascii="Calibri" w:hAnsi="Calibri" w:cs="Calibri"/>
                <w:b/>
                <w:bCs/>
                <w:kern w:val="0"/>
                <w:lang w:val="en-GB"/>
              </w:rPr>
              <w:t>Availability of Financial Resources form</w:t>
            </w:r>
          </w:p>
          <w:p w14:paraId="5C19C567" w14:textId="77777777" w:rsidR="00B32F49" w:rsidRDefault="00B32F49" w:rsidP="004A71A1"/>
        </w:tc>
        <w:tc>
          <w:tcPr>
            <w:tcW w:w="4675" w:type="dxa"/>
          </w:tcPr>
          <w:p w14:paraId="63B6DBE7" w14:textId="4E56BCC1" w:rsidR="00B32F49" w:rsidRDefault="00B32F49" w:rsidP="004A71A1">
            <w:r>
              <w:t xml:space="preserve">Must be a </w:t>
            </w:r>
            <w:proofErr w:type="spellStart"/>
            <w:r>
              <w:t>well being</w:t>
            </w:r>
            <w:proofErr w:type="spellEnd"/>
            <w:r>
              <w:t xml:space="preserve"> Business and a Reliable </w:t>
            </w:r>
            <w:proofErr w:type="gramStart"/>
            <w:r>
              <w:t>Business .</w:t>
            </w:r>
            <w:proofErr w:type="gramEnd"/>
            <w:r>
              <w:t xml:space="preserve">  Bank Statement to be provided too.</w:t>
            </w:r>
          </w:p>
        </w:tc>
      </w:tr>
      <w:tr w:rsidR="00B32F49" w14:paraId="45826E92" w14:textId="77777777" w:rsidTr="004A71A1">
        <w:tc>
          <w:tcPr>
            <w:tcW w:w="4675" w:type="dxa"/>
          </w:tcPr>
          <w:p w14:paraId="3AD3BE4A" w14:textId="77777777" w:rsidR="00B32F49" w:rsidRDefault="00B32F49" w:rsidP="004A71A1"/>
        </w:tc>
        <w:tc>
          <w:tcPr>
            <w:tcW w:w="4675" w:type="dxa"/>
          </w:tcPr>
          <w:p w14:paraId="6837F36C" w14:textId="77777777" w:rsidR="00B32F49" w:rsidRDefault="00B32F49" w:rsidP="004A71A1"/>
        </w:tc>
      </w:tr>
    </w:tbl>
    <w:p w14:paraId="37D8A5F0" w14:textId="77777777" w:rsidR="00B32F49" w:rsidRDefault="00B32F49" w:rsidP="00B32F49"/>
    <w:p w14:paraId="3C0A22D4" w14:textId="77777777" w:rsidR="00B32F49" w:rsidRPr="00B32F49" w:rsidRDefault="00B32F49" w:rsidP="00B32F49">
      <w:pPr>
        <w:spacing w:before="120"/>
        <w:rPr>
          <w:rFonts w:cs="Calibri"/>
          <w:lang w:val="en-GB"/>
        </w:rPr>
      </w:pPr>
    </w:p>
    <w:sectPr w:rsidR="00B32F49" w:rsidRPr="00B32F49"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3C6CA" w14:textId="77777777" w:rsidR="009E1355" w:rsidRDefault="009E1355">
      <w:r>
        <w:separator/>
      </w:r>
    </w:p>
  </w:endnote>
  <w:endnote w:type="continuationSeparator" w:id="0">
    <w:p w14:paraId="7579CAC5" w14:textId="77777777" w:rsidR="009E1355" w:rsidRDefault="009E1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A6EBAF1" w:rsidR="00D15CF2" w:rsidRDefault="004878F3" w:rsidP="004878F3">
    <w:pPr>
      <w:pStyle w:val="Footer"/>
    </w:pPr>
    <w:r>
      <w:fldChar w:fldCharType="begin"/>
    </w:r>
    <w:r>
      <w:instrText xml:space="preserve"> DATE \@ "yyyy-MM-dd" </w:instrText>
    </w:r>
    <w:r>
      <w:fldChar w:fldCharType="separate"/>
    </w:r>
    <w:r w:rsidR="00C90848">
      <w:rPr>
        <w:noProof/>
      </w:rPr>
      <w:t>2024-06-24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A6351" w14:textId="77777777" w:rsidR="009E1355" w:rsidRDefault="009E1355">
      <w:r>
        <w:separator/>
      </w:r>
    </w:p>
  </w:footnote>
  <w:footnote w:type="continuationSeparator" w:id="0">
    <w:p w14:paraId="16B40E11" w14:textId="77777777" w:rsidR="009E1355" w:rsidRDefault="009E1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733E9886"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F63490"/>
    <w:multiLevelType w:val="hybridMultilevel"/>
    <w:tmpl w:val="60CA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34096446">
    <w:abstractNumId w:val="2"/>
  </w:num>
  <w:num w:numId="2" w16cid:durableId="1892885102">
    <w:abstractNumId w:val="8"/>
  </w:num>
  <w:num w:numId="3" w16cid:durableId="1771773199">
    <w:abstractNumId w:val="6"/>
  </w:num>
  <w:num w:numId="4" w16cid:durableId="340937162">
    <w:abstractNumId w:val="5"/>
  </w:num>
  <w:num w:numId="5" w16cid:durableId="560557848">
    <w:abstractNumId w:val="0"/>
  </w:num>
  <w:num w:numId="6" w16cid:durableId="1220287763">
    <w:abstractNumId w:val="4"/>
  </w:num>
  <w:num w:numId="7" w16cid:durableId="1858424536">
    <w:abstractNumId w:val="1"/>
  </w:num>
  <w:num w:numId="8" w16cid:durableId="962156518">
    <w:abstractNumId w:val="3"/>
  </w:num>
  <w:num w:numId="9" w16cid:durableId="1524050140">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531"/>
    <w:rsid w:val="000067C4"/>
    <w:rsid w:val="000069FF"/>
    <w:rsid w:val="00010111"/>
    <w:rsid w:val="00010C91"/>
    <w:rsid w:val="0001149D"/>
    <w:rsid w:val="000114D3"/>
    <w:rsid w:val="00011D76"/>
    <w:rsid w:val="00014D56"/>
    <w:rsid w:val="00015552"/>
    <w:rsid w:val="00016101"/>
    <w:rsid w:val="00020D1C"/>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2E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139"/>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50FC"/>
    <w:rsid w:val="00316FAE"/>
    <w:rsid w:val="00317B96"/>
    <w:rsid w:val="00320285"/>
    <w:rsid w:val="0032183A"/>
    <w:rsid w:val="00322CB3"/>
    <w:rsid w:val="00323351"/>
    <w:rsid w:val="00323ED9"/>
    <w:rsid w:val="003245EA"/>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49A7"/>
    <w:rsid w:val="004678CC"/>
    <w:rsid w:val="00467B3E"/>
    <w:rsid w:val="00470ED5"/>
    <w:rsid w:val="00471B0A"/>
    <w:rsid w:val="00472801"/>
    <w:rsid w:val="00473233"/>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583C"/>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31A"/>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444"/>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26DD"/>
    <w:rsid w:val="006F47B4"/>
    <w:rsid w:val="006F6D10"/>
    <w:rsid w:val="006F7839"/>
    <w:rsid w:val="007000D2"/>
    <w:rsid w:val="00700207"/>
    <w:rsid w:val="00701B06"/>
    <w:rsid w:val="00702ED0"/>
    <w:rsid w:val="00706D84"/>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066"/>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86F"/>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355"/>
    <w:rsid w:val="009E1485"/>
    <w:rsid w:val="009E278C"/>
    <w:rsid w:val="009E4037"/>
    <w:rsid w:val="009E46E9"/>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1E8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E6C79"/>
    <w:rsid w:val="00AF2419"/>
    <w:rsid w:val="00AF2ABF"/>
    <w:rsid w:val="00AF3D3E"/>
    <w:rsid w:val="00AF468D"/>
    <w:rsid w:val="00AF469A"/>
    <w:rsid w:val="00AF4D8E"/>
    <w:rsid w:val="00AF53B5"/>
    <w:rsid w:val="00AF559D"/>
    <w:rsid w:val="00AF5B79"/>
    <w:rsid w:val="00AF617B"/>
    <w:rsid w:val="00B00170"/>
    <w:rsid w:val="00B00778"/>
    <w:rsid w:val="00B01EDA"/>
    <w:rsid w:val="00B020F3"/>
    <w:rsid w:val="00B03883"/>
    <w:rsid w:val="00B038F1"/>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2F49"/>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BDD"/>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0B"/>
    <w:rsid w:val="00C3124F"/>
    <w:rsid w:val="00C31B9C"/>
    <w:rsid w:val="00C32770"/>
    <w:rsid w:val="00C342F6"/>
    <w:rsid w:val="00C36273"/>
    <w:rsid w:val="00C368E9"/>
    <w:rsid w:val="00C411FE"/>
    <w:rsid w:val="00C422A8"/>
    <w:rsid w:val="00C447AC"/>
    <w:rsid w:val="00C44C6D"/>
    <w:rsid w:val="00C4656F"/>
    <w:rsid w:val="00C47D72"/>
    <w:rsid w:val="00C50F39"/>
    <w:rsid w:val="00C51290"/>
    <w:rsid w:val="00C56AA5"/>
    <w:rsid w:val="00C617B7"/>
    <w:rsid w:val="00C6587F"/>
    <w:rsid w:val="00C668C3"/>
    <w:rsid w:val="00C67400"/>
    <w:rsid w:val="00C70192"/>
    <w:rsid w:val="00C71224"/>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84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3E74"/>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6E1"/>
    <w:rsid w:val="00D33558"/>
    <w:rsid w:val="00D33B65"/>
    <w:rsid w:val="00D346BC"/>
    <w:rsid w:val="00D3562C"/>
    <w:rsid w:val="00D360E9"/>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72C"/>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3AD3"/>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472E"/>
    <w:rsid w:val="00E56C50"/>
    <w:rsid w:val="00E56E0D"/>
    <w:rsid w:val="00E60A16"/>
    <w:rsid w:val="00E61355"/>
    <w:rsid w:val="00E62047"/>
    <w:rsid w:val="00E62347"/>
    <w:rsid w:val="00E631DC"/>
    <w:rsid w:val="00E641DF"/>
    <w:rsid w:val="00E64E2F"/>
    <w:rsid w:val="00E65F40"/>
    <w:rsid w:val="00E66E7B"/>
    <w:rsid w:val="00E71286"/>
    <w:rsid w:val="00E74C6E"/>
    <w:rsid w:val="00E74CD5"/>
    <w:rsid w:val="00E75C32"/>
    <w:rsid w:val="00E76798"/>
    <w:rsid w:val="00E80DF3"/>
    <w:rsid w:val="00E80E0A"/>
    <w:rsid w:val="00E86D44"/>
    <w:rsid w:val="00E90ABE"/>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5B0A"/>
    <w:rsid w:val="00F06488"/>
    <w:rsid w:val="00F06A99"/>
    <w:rsid w:val="00F07222"/>
    <w:rsid w:val="00F1177F"/>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479"/>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3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884</Words>
  <Characters>5041</Characters>
  <Application>Microsoft Office Word</Application>
  <DocSecurity>0</DocSecurity>
  <Lines>42</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5914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4</cp:revision>
  <cp:lastPrinted>2016-10-18T02:57:00Z</cp:lastPrinted>
  <dcterms:created xsi:type="dcterms:W3CDTF">2024-04-30T04:55:00Z</dcterms:created>
  <dcterms:modified xsi:type="dcterms:W3CDTF">2024-06-23T22:05:00Z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